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ins w:id="0" w:author="申博集团-陈" w:date="2024-08-12T17:39:55Z"/>
          <w:rFonts w:hint="eastAsia" w:ascii="黑体" w:hAnsi="黑体" w:eastAsia="黑体" w:cs="黑体"/>
          <w:sz w:val="28"/>
          <w:szCs w:val="28"/>
        </w:rPr>
      </w:pPr>
    </w:p>
    <w:p>
      <w:pPr>
        <w:spacing w:line="400" w:lineRule="exact"/>
        <w:rPr>
          <w:rFonts w:hint="eastAsia" w:ascii="黑体" w:hAnsi="黑体" w:eastAsia="黑体" w:cs="黑体"/>
          <w:sz w:val="28"/>
          <w:szCs w:val="28"/>
        </w:rPr>
      </w:pPr>
      <w:bookmarkStart w:id="0" w:name="_GoBack"/>
      <w:bookmarkEnd w:id="0"/>
      <w:r>
        <w:rPr>
          <w:rFonts w:hint="eastAsia" w:ascii="黑体" w:hAnsi="黑体" w:eastAsia="黑体" w:cs="黑体"/>
          <w:sz w:val="28"/>
          <w:szCs w:val="28"/>
        </w:rPr>
        <w:t>附件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1</w:t>
      </w:r>
      <w:r>
        <w:rPr>
          <w:rFonts w:hint="eastAsia" w:ascii="黑体" w:hAnsi="黑体" w:eastAsia="黑体" w:cs="黑体"/>
          <w:sz w:val="28"/>
          <w:szCs w:val="28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500" w:lineRule="exact"/>
        <w:jc w:val="center"/>
        <w:textAlignment w:val="auto"/>
        <w:rPr>
          <w:rFonts w:hint="eastAsia" w:ascii="方正小标宋简体" w:eastAsia="方正小标宋简体"/>
          <w:w w:val="95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500" w:lineRule="exact"/>
        <w:jc w:val="center"/>
        <w:textAlignment w:val="auto"/>
        <w:rPr>
          <w:rFonts w:hint="default" w:ascii="方正小标宋简体" w:eastAsia="方正小标宋简体"/>
          <w:w w:val="95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/>
          <w:w w:val="95"/>
          <w:sz w:val="44"/>
          <w:szCs w:val="44"/>
          <w:lang w:val="en-US" w:eastAsia="zh-CN"/>
        </w:rPr>
        <w:t>安徽省水电有限责任公司2024年第四次社会公开招聘岗位简章</w:t>
      </w:r>
    </w:p>
    <w:tbl>
      <w:tblPr>
        <w:tblStyle w:val="4"/>
        <w:tblW w:w="131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7"/>
        <w:gridCol w:w="1092"/>
        <w:gridCol w:w="1053"/>
        <w:gridCol w:w="2187"/>
        <w:gridCol w:w="1351"/>
        <w:gridCol w:w="1165"/>
        <w:gridCol w:w="55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tblHeader/>
          <w:jc w:val="center"/>
        </w:trPr>
        <w:tc>
          <w:tcPr>
            <w:tcW w:w="767" w:type="dxa"/>
            <w:vMerge w:val="restart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4"/>
                <w:szCs w:val="24"/>
              </w:rPr>
              <w:t>岗位</w:t>
            </w:r>
          </w:p>
          <w:p>
            <w:pPr>
              <w:spacing w:line="260" w:lineRule="exact"/>
              <w:jc w:val="center"/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092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4"/>
                <w:szCs w:val="24"/>
              </w:rPr>
              <w:t>部门</w:t>
            </w:r>
          </w:p>
        </w:tc>
        <w:tc>
          <w:tcPr>
            <w:tcW w:w="1053" w:type="dxa"/>
            <w:vMerge w:val="restart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4"/>
                <w:szCs w:val="24"/>
              </w:rPr>
              <w:t>人数</w:t>
            </w:r>
          </w:p>
        </w:tc>
        <w:tc>
          <w:tcPr>
            <w:tcW w:w="10206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4"/>
                <w:szCs w:val="24"/>
              </w:rPr>
              <w:t>应  聘  条  件  要  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tblHeader/>
          <w:jc w:val="center"/>
        </w:trPr>
        <w:tc>
          <w:tcPr>
            <w:tcW w:w="767" w:type="dxa"/>
            <w:vMerge w:val="continue"/>
            <w:noWrap w:val="0"/>
            <w:vAlign w:val="center"/>
          </w:tcPr>
          <w:p>
            <w:pPr>
              <w:spacing w:line="2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92" w:type="dxa"/>
            <w:vMerge w:val="continue"/>
            <w:noWrap w:val="0"/>
            <w:vAlign w:val="center"/>
          </w:tcPr>
          <w:p>
            <w:pPr>
              <w:spacing w:line="2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53" w:type="dxa"/>
            <w:vMerge w:val="continue"/>
            <w:noWrap w:val="0"/>
            <w:vAlign w:val="center"/>
          </w:tcPr>
          <w:p>
            <w:pPr>
              <w:spacing w:line="2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18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4"/>
                <w:szCs w:val="24"/>
              </w:rPr>
              <w:t>专业</w:t>
            </w:r>
          </w:p>
        </w:tc>
        <w:tc>
          <w:tcPr>
            <w:tcW w:w="135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4"/>
                <w:szCs w:val="24"/>
              </w:rPr>
              <w:t>学历（学位）要求</w:t>
            </w:r>
          </w:p>
        </w:tc>
        <w:tc>
          <w:tcPr>
            <w:tcW w:w="116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4"/>
                <w:szCs w:val="24"/>
              </w:rPr>
              <w:t>年龄</w:t>
            </w:r>
          </w:p>
        </w:tc>
        <w:tc>
          <w:tcPr>
            <w:tcW w:w="550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4"/>
                <w:szCs w:val="24"/>
              </w:rPr>
              <w:t>资格</w:t>
            </w:r>
            <w:r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4"/>
                <w:szCs w:val="24"/>
                <w:lang w:val="en-US" w:eastAsia="zh-CN"/>
              </w:rPr>
              <w:t>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0" w:hRule="atLeast"/>
          <w:jc w:val="center"/>
        </w:trPr>
        <w:tc>
          <w:tcPr>
            <w:tcW w:w="76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09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办公室</w:t>
            </w:r>
          </w:p>
        </w:tc>
        <w:tc>
          <w:tcPr>
            <w:tcW w:w="105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18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政治学类，马克思主义理论类，中国汉语言文学类，新闻传播学类</w:t>
            </w:r>
            <w:r>
              <w:rPr>
                <w:rFonts w:hint="eastAsia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相关专业及法学、审计学专业</w:t>
            </w:r>
          </w:p>
        </w:tc>
        <w:tc>
          <w:tcPr>
            <w:tcW w:w="135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本科（学士）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及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以上学历</w:t>
            </w:r>
          </w:p>
        </w:tc>
        <w:tc>
          <w:tcPr>
            <w:tcW w:w="116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周岁</w:t>
            </w:r>
            <w:r>
              <w:rPr>
                <w:rFonts w:hint="eastAsia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及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以下</w:t>
            </w:r>
          </w:p>
        </w:tc>
        <w:tc>
          <w:tcPr>
            <w:tcW w:w="550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80" w:firstLineChars="200"/>
              <w:jc w:val="left"/>
              <w:textAlignment w:val="auto"/>
              <w:rPr>
                <w:rFonts w:hint="eastAsia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1.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中共党员</w:t>
            </w:r>
            <w:r>
              <w:rPr>
                <w:rFonts w:hint="eastAsia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（含预备党员）；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80" w:firstLineChars="20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2.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具有党政机关、国有企业</w:t>
            </w:r>
            <w:r>
              <w:rPr>
                <w:rFonts w:hint="eastAsia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年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及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以上</w:t>
            </w:r>
            <w:r>
              <w:rPr>
                <w:rFonts w:hint="eastAsia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同岗位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相关工作经验；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80" w:firstLineChars="20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 w:cs="Times New Roman"/>
                <w:color w:val="000000"/>
                <w:kern w:val="0"/>
                <w:sz w:val="24"/>
                <w:szCs w:val="24"/>
                <w:lang w:val="en-US" w:eastAsia="zh-CN" w:bidi="ar-SA"/>
              </w:rPr>
              <w:t>3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-SA"/>
              </w:rPr>
              <w:t>.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具有较扎实的文字功底和较强的团队协作意识；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80" w:firstLineChars="200"/>
              <w:jc w:val="left"/>
              <w:textAlignment w:val="auto"/>
              <w:rPr>
                <w:rFonts w:hint="default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 w:cs="Times New Roman"/>
                <w:color w:val="000000"/>
                <w:kern w:val="0"/>
                <w:sz w:val="24"/>
                <w:szCs w:val="24"/>
                <w:lang w:val="en-US" w:eastAsia="zh-CN" w:bidi="ar-SA"/>
              </w:rPr>
              <w:t>4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-SA"/>
              </w:rPr>
              <w:t>.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责任心较强，踏实稳重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为人正直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、诚实信用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，具有较强的逻辑思维能力和沟通协调能力</w:t>
            </w:r>
            <w:r>
              <w:rPr>
                <w:rFonts w:hint="eastAsia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0" w:hRule="atLeast"/>
          <w:jc w:val="center"/>
        </w:trPr>
        <w:tc>
          <w:tcPr>
            <w:tcW w:w="76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09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党群工作部</w:t>
            </w:r>
          </w:p>
        </w:tc>
        <w:tc>
          <w:tcPr>
            <w:tcW w:w="105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18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政治学类，马克思主义理论类，新闻传播学类相关专业</w:t>
            </w:r>
          </w:p>
        </w:tc>
        <w:tc>
          <w:tcPr>
            <w:tcW w:w="135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本科（学士）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及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以上学历</w:t>
            </w:r>
          </w:p>
        </w:tc>
        <w:tc>
          <w:tcPr>
            <w:tcW w:w="116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0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周岁</w:t>
            </w:r>
            <w:r>
              <w:rPr>
                <w:rFonts w:hint="eastAsia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及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以下</w:t>
            </w:r>
          </w:p>
        </w:tc>
        <w:tc>
          <w:tcPr>
            <w:tcW w:w="550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80" w:firstLineChars="20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-SA"/>
              </w:rPr>
              <w:t>1.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中共党员</w:t>
            </w:r>
            <w:r>
              <w:rPr>
                <w:rFonts w:hint="eastAsia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（含预备党员）；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80" w:firstLineChars="20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-SA"/>
              </w:rPr>
              <w:t>2.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具有较扎实的文字功底和较强的团队协作意识；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480" w:firstLineChars="20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-SA"/>
              </w:rPr>
              <w:t>3.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责任心较强，踏实稳重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为人正直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、诚实信用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，具有较强的逻辑思维能力和沟通协调能力</w:t>
            </w:r>
            <w:r>
              <w:rPr>
                <w:rFonts w:hint="eastAsia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。</w:t>
            </w:r>
          </w:p>
        </w:tc>
      </w:tr>
    </w:tbl>
    <w:p>
      <w:pPr>
        <w:spacing w:before="156" w:beforeLines="50" w:after="156" w:afterLines="50" w:line="300" w:lineRule="exact"/>
        <w:ind w:left="0" w:leftChars="0" w:firstLine="1205" w:firstLineChars="500"/>
        <w:jc w:val="both"/>
        <w:rPr>
          <w:rFonts w:hint="eastAsia" w:eastAsia="楷体" w:cs="Times New Roman"/>
          <w:color w:val="000000"/>
          <w:kern w:val="0"/>
          <w:sz w:val="24"/>
          <w:szCs w:val="24"/>
          <w:highlight w:val="none"/>
          <w:lang w:eastAsia="zh-CN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24"/>
          <w:szCs w:val="24"/>
        </w:rPr>
        <w:t>注：</w:t>
      </w: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24"/>
          <w:szCs w:val="24"/>
          <w:lang w:val="en-US" w:eastAsia="zh-CN"/>
        </w:rPr>
        <w:t>1.</w:t>
      </w:r>
      <w:r>
        <w:rPr>
          <w:rFonts w:hint="default" w:ascii="Times New Roman" w:hAnsi="Times New Roman" w:eastAsia="楷体" w:cs="Times New Roman"/>
          <w:color w:val="000000"/>
          <w:kern w:val="0"/>
          <w:sz w:val="24"/>
          <w:szCs w:val="24"/>
          <w:highlight w:val="none"/>
        </w:rPr>
        <w:t>“年龄条件”中“</w:t>
      </w:r>
      <w:r>
        <w:rPr>
          <w:rFonts w:hint="eastAsia" w:eastAsia="楷体" w:cs="Times New Roman"/>
          <w:color w:val="000000"/>
          <w:kern w:val="0"/>
          <w:sz w:val="24"/>
          <w:szCs w:val="24"/>
          <w:highlight w:val="none"/>
          <w:lang w:val="en-US" w:eastAsia="zh-CN"/>
        </w:rPr>
        <w:t>35</w:t>
      </w:r>
      <w:r>
        <w:rPr>
          <w:rFonts w:hint="default" w:ascii="Times New Roman" w:hAnsi="Times New Roman" w:eastAsia="楷体" w:cs="Times New Roman"/>
          <w:color w:val="000000"/>
          <w:kern w:val="0"/>
          <w:sz w:val="24"/>
          <w:szCs w:val="24"/>
          <w:highlight w:val="none"/>
        </w:rPr>
        <w:t>周岁</w:t>
      </w:r>
      <w:r>
        <w:rPr>
          <w:rFonts w:hint="eastAsia" w:eastAsia="楷体" w:cs="Times New Roman"/>
          <w:color w:val="000000"/>
          <w:kern w:val="0"/>
          <w:sz w:val="24"/>
          <w:szCs w:val="24"/>
          <w:highlight w:val="none"/>
          <w:lang w:val="en-US" w:eastAsia="zh-CN"/>
        </w:rPr>
        <w:t>及</w:t>
      </w:r>
      <w:r>
        <w:rPr>
          <w:rFonts w:hint="default" w:ascii="Times New Roman" w:hAnsi="Times New Roman" w:eastAsia="楷体" w:cs="Times New Roman"/>
          <w:color w:val="000000"/>
          <w:kern w:val="0"/>
          <w:sz w:val="24"/>
          <w:szCs w:val="24"/>
          <w:highlight w:val="none"/>
        </w:rPr>
        <w:t>以下”为“19</w:t>
      </w:r>
      <w:r>
        <w:rPr>
          <w:rFonts w:hint="default" w:ascii="Times New Roman" w:hAnsi="Times New Roman" w:eastAsia="楷体" w:cs="Times New Roman"/>
          <w:color w:val="000000"/>
          <w:kern w:val="0"/>
          <w:sz w:val="24"/>
          <w:szCs w:val="24"/>
          <w:highlight w:val="none"/>
          <w:lang w:val="en-US" w:eastAsia="zh-CN"/>
        </w:rPr>
        <w:t>8</w:t>
      </w:r>
      <w:r>
        <w:rPr>
          <w:rFonts w:hint="eastAsia" w:eastAsia="楷体" w:cs="Times New Roman"/>
          <w:color w:val="000000"/>
          <w:kern w:val="0"/>
          <w:sz w:val="24"/>
          <w:szCs w:val="24"/>
          <w:highlight w:val="none"/>
          <w:lang w:val="en-US" w:eastAsia="zh-CN"/>
        </w:rPr>
        <w:t>8</w:t>
      </w:r>
      <w:r>
        <w:rPr>
          <w:rFonts w:hint="default" w:ascii="Times New Roman" w:hAnsi="Times New Roman" w:eastAsia="楷体" w:cs="Times New Roman"/>
          <w:color w:val="000000"/>
          <w:kern w:val="0"/>
          <w:sz w:val="24"/>
          <w:szCs w:val="24"/>
          <w:highlight w:val="none"/>
        </w:rPr>
        <w:t>年</w:t>
      </w:r>
      <w:r>
        <w:rPr>
          <w:rFonts w:hint="eastAsia" w:eastAsia="楷体" w:cs="Times New Roman"/>
          <w:color w:val="000000"/>
          <w:kern w:val="0"/>
          <w:sz w:val="24"/>
          <w:szCs w:val="24"/>
          <w:highlight w:val="none"/>
          <w:lang w:val="en-US" w:eastAsia="zh-CN"/>
        </w:rPr>
        <w:t>8</w:t>
      </w:r>
      <w:r>
        <w:rPr>
          <w:rFonts w:hint="default" w:ascii="Times New Roman" w:hAnsi="Times New Roman" w:eastAsia="楷体" w:cs="Times New Roman"/>
          <w:color w:val="000000"/>
          <w:kern w:val="0"/>
          <w:sz w:val="24"/>
          <w:szCs w:val="24"/>
          <w:highlight w:val="none"/>
        </w:rPr>
        <w:t>月1日以后出生”</w:t>
      </w:r>
      <w:r>
        <w:rPr>
          <w:rFonts w:hint="eastAsia" w:eastAsia="楷体" w:cs="Times New Roman"/>
          <w:color w:val="000000"/>
          <w:kern w:val="0"/>
          <w:sz w:val="24"/>
          <w:szCs w:val="24"/>
          <w:highlight w:val="none"/>
          <w:lang w:eastAsia="zh-CN"/>
        </w:rPr>
        <w:t>；</w:t>
      </w:r>
      <w:r>
        <w:rPr>
          <w:rFonts w:hint="eastAsia" w:eastAsia="楷体" w:cs="Times New Roman"/>
          <w:color w:val="000000"/>
          <w:kern w:val="0"/>
          <w:sz w:val="24"/>
          <w:szCs w:val="24"/>
          <w:highlight w:val="none"/>
          <w:lang w:val="en-US" w:eastAsia="zh-CN"/>
        </w:rPr>
        <w:t>30</w:t>
      </w:r>
      <w:r>
        <w:rPr>
          <w:rFonts w:hint="default" w:ascii="Times New Roman" w:hAnsi="Times New Roman" w:eastAsia="楷体" w:cs="Times New Roman"/>
          <w:color w:val="000000"/>
          <w:kern w:val="0"/>
          <w:sz w:val="24"/>
          <w:szCs w:val="24"/>
          <w:highlight w:val="none"/>
        </w:rPr>
        <w:t>周岁</w:t>
      </w:r>
      <w:r>
        <w:rPr>
          <w:rFonts w:hint="eastAsia" w:eastAsia="楷体" w:cs="Times New Roman"/>
          <w:color w:val="000000"/>
          <w:kern w:val="0"/>
          <w:sz w:val="24"/>
          <w:szCs w:val="24"/>
          <w:highlight w:val="none"/>
          <w:lang w:val="en-US" w:eastAsia="zh-CN"/>
        </w:rPr>
        <w:t>及</w:t>
      </w:r>
      <w:r>
        <w:rPr>
          <w:rFonts w:hint="default" w:ascii="Times New Roman" w:hAnsi="Times New Roman" w:eastAsia="楷体" w:cs="Times New Roman"/>
          <w:color w:val="000000"/>
          <w:kern w:val="0"/>
          <w:sz w:val="24"/>
          <w:szCs w:val="24"/>
          <w:highlight w:val="none"/>
        </w:rPr>
        <w:t>以下”为“19</w:t>
      </w:r>
      <w:r>
        <w:rPr>
          <w:rFonts w:hint="eastAsia" w:eastAsia="楷体" w:cs="Times New Roman"/>
          <w:color w:val="000000"/>
          <w:kern w:val="0"/>
          <w:sz w:val="24"/>
          <w:szCs w:val="24"/>
          <w:highlight w:val="none"/>
          <w:lang w:val="en-US" w:eastAsia="zh-CN"/>
        </w:rPr>
        <w:t>93</w:t>
      </w:r>
      <w:r>
        <w:rPr>
          <w:rFonts w:hint="default" w:ascii="Times New Roman" w:hAnsi="Times New Roman" w:eastAsia="楷体" w:cs="Times New Roman"/>
          <w:color w:val="000000"/>
          <w:kern w:val="0"/>
          <w:sz w:val="24"/>
          <w:szCs w:val="24"/>
          <w:highlight w:val="none"/>
        </w:rPr>
        <w:t>年</w:t>
      </w:r>
      <w:r>
        <w:rPr>
          <w:rFonts w:hint="eastAsia" w:eastAsia="楷体" w:cs="Times New Roman"/>
          <w:color w:val="000000"/>
          <w:kern w:val="0"/>
          <w:sz w:val="24"/>
          <w:szCs w:val="24"/>
          <w:highlight w:val="none"/>
          <w:lang w:val="en-US" w:eastAsia="zh-CN"/>
        </w:rPr>
        <w:t>8</w:t>
      </w:r>
      <w:r>
        <w:rPr>
          <w:rFonts w:hint="default" w:ascii="Times New Roman" w:hAnsi="Times New Roman" w:eastAsia="楷体" w:cs="Times New Roman"/>
          <w:color w:val="000000"/>
          <w:kern w:val="0"/>
          <w:sz w:val="24"/>
          <w:szCs w:val="24"/>
          <w:highlight w:val="none"/>
        </w:rPr>
        <w:t>月1日以后出生”</w:t>
      </w:r>
      <w:r>
        <w:rPr>
          <w:rFonts w:hint="eastAsia" w:eastAsia="楷体" w:cs="Times New Roman"/>
          <w:color w:val="000000"/>
          <w:kern w:val="0"/>
          <w:sz w:val="24"/>
          <w:szCs w:val="24"/>
          <w:highlight w:val="none"/>
          <w:lang w:eastAsia="zh-CN"/>
        </w:rPr>
        <w:t>；</w:t>
      </w:r>
    </w:p>
    <w:p>
      <w:pPr>
        <w:spacing w:before="156" w:beforeLines="50" w:after="156" w:afterLines="50" w:line="300" w:lineRule="exact"/>
        <w:ind w:left="0" w:leftChars="0" w:firstLine="1200" w:firstLineChars="500"/>
        <w:jc w:val="both"/>
        <w:rPr>
          <w:rFonts w:hint="default" w:eastAsia="楷体" w:cs="Times New Roman"/>
          <w:color w:val="000000"/>
          <w:kern w:val="0"/>
          <w:sz w:val="24"/>
          <w:szCs w:val="24"/>
          <w:highlight w:val="yellow"/>
          <w:lang w:val="en-US" w:eastAsia="zh-CN"/>
        </w:rPr>
      </w:pPr>
      <w:r>
        <w:rPr>
          <w:rFonts w:hint="eastAsia" w:eastAsia="楷体" w:cs="Times New Roman"/>
          <w:color w:val="000000"/>
          <w:kern w:val="0"/>
          <w:sz w:val="24"/>
          <w:szCs w:val="24"/>
          <w:highlight w:val="none"/>
          <w:lang w:val="en-US" w:eastAsia="zh-CN"/>
        </w:rPr>
        <w:t xml:space="preserve">    2.特别优秀者年龄、专业等条件可适当放宽。</w:t>
      </w:r>
    </w:p>
    <w:sectPr>
      <w:footerReference r:id="rId3" w:type="default"/>
      <w:pgSz w:w="16838" w:h="11906" w:orient="landscape"/>
      <w:pgMar w:top="567" w:right="850" w:bottom="567" w:left="85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407035" cy="29654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3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23.35pt;width:32.0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XUWH+0QAAAAMBAAAPAAAAAAAAAAEAIAAAACIAAABkcnMvZG93bnJldi54bWxQ&#10;SwECFAAUAAAACACHTuJAvXQbdjcCAABvBAAADgAAAAAAAAABACAAAAAg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t xml:space="preserve">第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3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申博集团-陈">
    <w15:presenceInfo w15:providerId="WPS Office" w15:userId="215349399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attachedTemplate r:id="rId1"/>
  <w:trackRevisions w:val="1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1MzJmNDI1OWY3YzEzYTNkYTczYzcwODgwOGEyOTEifQ=="/>
    <w:docVar w:name="KSO_WPS_MARK_KEY" w:val="27cfd598-3aa2-404a-8928-f7f60e0703ef"/>
  </w:docVars>
  <w:rsids>
    <w:rsidRoot w:val="07F64998"/>
    <w:rsid w:val="000020BA"/>
    <w:rsid w:val="00175B79"/>
    <w:rsid w:val="00230FD5"/>
    <w:rsid w:val="002728A4"/>
    <w:rsid w:val="00285B82"/>
    <w:rsid w:val="002B1970"/>
    <w:rsid w:val="003210C3"/>
    <w:rsid w:val="003C252C"/>
    <w:rsid w:val="003C7F96"/>
    <w:rsid w:val="0048462E"/>
    <w:rsid w:val="00577E51"/>
    <w:rsid w:val="005C5C3C"/>
    <w:rsid w:val="006246DD"/>
    <w:rsid w:val="00633481"/>
    <w:rsid w:val="006361BA"/>
    <w:rsid w:val="00694E98"/>
    <w:rsid w:val="007B4298"/>
    <w:rsid w:val="007C310B"/>
    <w:rsid w:val="00823026"/>
    <w:rsid w:val="00836512"/>
    <w:rsid w:val="00860129"/>
    <w:rsid w:val="008811C6"/>
    <w:rsid w:val="008A03AB"/>
    <w:rsid w:val="0093445F"/>
    <w:rsid w:val="009419E5"/>
    <w:rsid w:val="00950223"/>
    <w:rsid w:val="0095098B"/>
    <w:rsid w:val="00A27E49"/>
    <w:rsid w:val="00A71298"/>
    <w:rsid w:val="00A95D7C"/>
    <w:rsid w:val="00A97387"/>
    <w:rsid w:val="00AA7953"/>
    <w:rsid w:val="00AF6710"/>
    <w:rsid w:val="00B96706"/>
    <w:rsid w:val="00BA3CEC"/>
    <w:rsid w:val="00C25FCD"/>
    <w:rsid w:val="00C361BC"/>
    <w:rsid w:val="00C95B7D"/>
    <w:rsid w:val="00D974B5"/>
    <w:rsid w:val="00DC72F5"/>
    <w:rsid w:val="00DC7C40"/>
    <w:rsid w:val="00E13F1E"/>
    <w:rsid w:val="00EA0487"/>
    <w:rsid w:val="00EA7A0A"/>
    <w:rsid w:val="00F13B10"/>
    <w:rsid w:val="00FE6AE1"/>
    <w:rsid w:val="01596446"/>
    <w:rsid w:val="01E54E68"/>
    <w:rsid w:val="021C2753"/>
    <w:rsid w:val="021F3AC8"/>
    <w:rsid w:val="02854A68"/>
    <w:rsid w:val="03F95577"/>
    <w:rsid w:val="063F2F9B"/>
    <w:rsid w:val="067C78B1"/>
    <w:rsid w:val="06D70656"/>
    <w:rsid w:val="070E161E"/>
    <w:rsid w:val="0767407C"/>
    <w:rsid w:val="07F64998"/>
    <w:rsid w:val="0894687E"/>
    <w:rsid w:val="09795212"/>
    <w:rsid w:val="0A514ADE"/>
    <w:rsid w:val="0AF760A2"/>
    <w:rsid w:val="0B5C206C"/>
    <w:rsid w:val="0B6D1288"/>
    <w:rsid w:val="0BBB54F8"/>
    <w:rsid w:val="0C110733"/>
    <w:rsid w:val="0C14470F"/>
    <w:rsid w:val="0C7156C1"/>
    <w:rsid w:val="0DEC20C1"/>
    <w:rsid w:val="0E4768C0"/>
    <w:rsid w:val="0ED43B69"/>
    <w:rsid w:val="0F022F45"/>
    <w:rsid w:val="0F302C24"/>
    <w:rsid w:val="0F76267C"/>
    <w:rsid w:val="105D4E23"/>
    <w:rsid w:val="10E02E9E"/>
    <w:rsid w:val="11301FEB"/>
    <w:rsid w:val="11567578"/>
    <w:rsid w:val="12A53953"/>
    <w:rsid w:val="13490540"/>
    <w:rsid w:val="135E7320"/>
    <w:rsid w:val="1430424F"/>
    <w:rsid w:val="14781C20"/>
    <w:rsid w:val="1634009B"/>
    <w:rsid w:val="16640E68"/>
    <w:rsid w:val="176678B1"/>
    <w:rsid w:val="182649E9"/>
    <w:rsid w:val="18531079"/>
    <w:rsid w:val="18F2402A"/>
    <w:rsid w:val="192F065E"/>
    <w:rsid w:val="19381913"/>
    <w:rsid w:val="19801D1B"/>
    <w:rsid w:val="19BE79CD"/>
    <w:rsid w:val="1AC919D7"/>
    <w:rsid w:val="1B7B1178"/>
    <w:rsid w:val="1BA01E97"/>
    <w:rsid w:val="1BAB5DD4"/>
    <w:rsid w:val="1BE945E9"/>
    <w:rsid w:val="1C20158C"/>
    <w:rsid w:val="1C365FDC"/>
    <w:rsid w:val="1D644543"/>
    <w:rsid w:val="1D7C0995"/>
    <w:rsid w:val="1E8D0F24"/>
    <w:rsid w:val="1F246B95"/>
    <w:rsid w:val="1F317E77"/>
    <w:rsid w:val="20305D84"/>
    <w:rsid w:val="21C328E6"/>
    <w:rsid w:val="23DF5140"/>
    <w:rsid w:val="24463695"/>
    <w:rsid w:val="244B07D2"/>
    <w:rsid w:val="25355706"/>
    <w:rsid w:val="26840DCB"/>
    <w:rsid w:val="27D309C3"/>
    <w:rsid w:val="28703C92"/>
    <w:rsid w:val="290866B8"/>
    <w:rsid w:val="292A336C"/>
    <w:rsid w:val="294941ED"/>
    <w:rsid w:val="2A086190"/>
    <w:rsid w:val="2A88659C"/>
    <w:rsid w:val="2AD567BA"/>
    <w:rsid w:val="2B1D72A9"/>
    <w:rsid w:val="2B4751BA"/>
    <w:rsid w:val="2B9B693D"/>
    <w:rsid w:val="2BA24126"/>
    <w:rsid w:val="2C0D3B3C"/>
    <w:rsid w:val="2CA23219"/>
    <w:rsid w:val="2CD0540B"/>
    <w:rsid w:val="2D0624D0"/>
    <w:rsid w:val="2D880994"/>
    <w:rsid w:val="2E6C4F39"/>
    <w:rsid w:val="2EC77443"/>
    <w:rsid w:val="2F2E729C"/>
    <w:rsid w:val="2FC5794B"/>
    <w:rsid w:val="302A11B1"/>
    <w:rsid w:val="30901D07"/>
    <w:rsid w:val="30B45F00"/>
    <w:rsid w:val="30F72549"/>
    <w:rsid w:val="31EE13DB"/>
    <w:rsid w:val="32B92EAF"/>
    <w:rsid w:val="32BB58F6"/>
    <w:rsid w:val="349B0570"/>
    <w:rsid w:val="35964D64"/>
    <w:rsid w:val="3620495A"/>
    <w:rsid w:val="36FB6111"/>
    <w:rsid w:val="37071537"/>
    <w:rsid w:val="374F581F"/>
    <w:rsid w:val="37C34C3E"/>
    <w:rsid w:val="380211C7"/>
    <w:rsid w:val="38C91074"/>
    <w:rsid w:val="38E452E6"/>
    <w:rsid w:val="38E54BBA"/>
    <w:rsid w:val="392456E2"/>
    <w:rsid w:val="398A2B61"/>
    <w:rsid w:val="3A205304"/>
    <w:rsid w:val="3B067BA6"/>
    <w:rsid w:val="3BF121C1"/>
    <w:rsid w:val="3D017E42"/>
    <w:rsid w:val="3D0F14B3"/>
    <w:rsid w:val="3D257C7B"/>
    <w:rsid w:val="3E946B81"/>
    <w:rsid w:val="3EE03BE5"/>
    <w:rsid w:val="3F384FB5"/>
    <w:rsid w:val="3FC13F11"/>
    <w:rsid w:val="3FCD7269"/>
    <w:rsid w:val="404015EB"/>
    <w:rsid w:val="404535C5"/>
    <w:rsid w:val="40996CDB"/>
    <w:rsid w:val="40F84827"/>
    <w:rsid w:val="40FA31CC"/>
    <w:rsid w:val="40FD0957"/>
    <w:rsid w:val="416430E7"/>
    <w:rsid w:val="41C12432"/>
    <w:rsid w:val="430229EA"/>
    <w:rsid w:val="43136830"/>
    <w:rsid w:val="43210A8A"/>
    <w:rsid w:val="43B37E2F"/>
    <w:rsid w:val="43E575AB"/>
    <w:rsid w:val="44005BAE"/>
    <w:rsid w:val="448C4C7F"/>
    <w:rsid w:val="44BE7CD8"/>
    <w:rsid w:val="44C56F51"/>
    <w:rsid w:val="459B22A9"/>
    <w:rsid w:val="46231FAD"/>
    <w:rsid w:val="46B76922"/>
    <w:rsid w:val="474E4A8E"/>
    <w:rsid w:val="49341784"/>
    <w:rsid w:val="496D65A2"/>
    <w:rsid w:val="4A2C11DE"/>
    <w:rsid w:val="4A423716"/>
    <w:rsid w:val="4A766445"/>
    <w:rsid w:val="4AD83CA0"/>
    <w:rsid w:val="4BD1488B"/>
    <w:rsid w:val="4CB41AD8"/>
    <w:rsid w:val="4D076618"/>
    <w:rsid w:val="4D0B2673"/>
    <w:rsid w:val="4D6A2D60"/>
    <w:rsid w:val="4DCF509D"/>
    <w:rsid w:val="4E494B70"/>
    <w:rsid w:val="4EC67EF6"/>
    <w:rsid w:val="4EED6DBC"/>
    <w:rsid w:val="4EF37BD9"/>
    <w:rsid w:val="4F216F20"/>
    <w:rsid w:val="50BF03D2"/>
    <w:rsid w:val="50D61560"/>
    <w:rsid w:val="50EF5954"/>
    <w:rsid w:val="50FB0588"/>
    <w:rsid w:val="51442D03"/>
    <w:rsid w:val="51B40C78"/>
    <w:rsid w:val="52E876C5"/>
    <w:rsid w:val="53160681"/>
    <w:rsid w:val="53946F00"/>
    <w:rsid w:val="54771836"/>
    <w:rsid w:val="54A234F0"/>
    <w:rsid w:val="565D2B4F"/>
    <w:rsid w:val="57DE765D"/>
    <w:rsid w:val="580104B8"/>
    <w:rsid w:val="593A549E"/>
    <w:rsid w:val="5A9D6C4B"/>
    <w:rsid w:val="5B313F2E"/>
    <w:rsid w:val="5B806D01"/>
    <w:rsid w:val="5CA1430C"/>
    <w:rsid w:val="5CF963F7"/>
    <w:rsid w:val="5CFA59E0"/>
    <w:rsid w:val="5F4B7F3D"/>
    <w:rsid w:val="600B33E5"/>
    <w:rsid w:val="616167DD"/>
    <w:rsid w:val="62A06566"/>
    <w:rsid w:val="62BD0B53"/>
    <w:rsid w:val="63892462"/>
    <w:rsid w:val="641867E0"/>
    <w:rsid w:val="65680176"/>
    <w:rsid w:val="66875B39"/>
    <w:rsid w:val="674943E2"/>
    <w:rsid w:val="67EB7781"/>
    <w:rsid w:val="685A617B"/>
    <w:rsid w:val="6AF561A5"/>
    <w:rsid w:val="6B9D11F1"/>
    <w:rsid w:val="6CC06065"/>
    <w:rsid w:val="6D535020"/>
    <w:rsid w:val="6D536141"/>
    <w:rsid w:val="6EAA00F3"/>
    <w:rsid w:val="70B0102E"/>
    <w:rsid w:val="71525817"/>
    <w:rsid w:val="72B166B9"/>
    <w:rsid w:val="733D6DD1"/>
    <w:rsid w:val="73B012B4"/>
    <w:rsid w:val="75A22CFA"/>
    <w:rsid w:val="75CD4674"/>
    <w:rsid w:val="76173A1C"/>
    <w:rsid w:val="762A1F3A"/>
    <w:rsid w:val="765B4A61"/>
    <w:rsid w:val="76E3075F"/>
    <w:rsid w:val="77DC4DFE"/>
    <w:rsid w:val="787D56B1"/>
    <w:rsid w:val="78A551F0"/>
    <w:rsid w:val="78AA54BF"/>
    <w:rsid w:val="796404F6"/>
    <w:rsid w:val="79995143"/>
    <w:rsid w:val="79D35304"/>
    <w:rsid w:val="7A646BA2"/>
    <w:rsid w:val="7AA7703A"/>
    <w:rsid w:val="7ADA793F"/>
    <w:rsid w:val="7BEF44B6"/>
    <w:rsid w:val="7C3D326B"/>
    <w:rsid w:val="7D1D3EAE"/>
    <w:rsid w:val="7D5F63BF"/>
    <w:rsid w:val="7D987331"/>
    <w:rsid w:val="7E0D65D9"/>
    <w:rsid w:val="7E3C4F73"/>
    <w:rsid w:val="7E4E45AC"/>
    <w:rsid w:val="7E503E50"/>
    <w:rsid w:val="7E5D4F2B"/>
    <w:rsid w:val="7EED39A0"/>
    <w:rsid w:val="7FC53F82"/>
    <w:rsid w:val="7FD205AE"/>
    <w:rsid w:val="7FDC161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1234\Application%20Data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Company>微软中国</Company>
  <Pages>1</Pages>
  <Words>420</Words>
  <Characters>448</Characters>
  <Lines>7</Lines>
  <Paragraphs>1</Paragraphs>
  <TotalTime>4</TotalTime>
  <ScaleCrop>false</ScaleCrop>
  <LinksUpToDate>false</LinksUpToDate>
  <CharactersWithSpaces>462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2023-11-05T02:11:00Z</dcterms:created>
  <dc:creator>鄭先生Z. X</dc:creator>
  <cp:lastModifiedBy>申博集团-陈</cp:lastModifiedBy>
  <cp:lastPrinted>2024-08-06T07:22:00Z</cp:lastPrinted>
  <dcterms:modified xsi:type="dcterms:W3CDTF">2024-08-12T09:40:10Z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312868644A754A15A6E2E3F01447999E_13</vt:lpwstr>
  </property>
</Properties>
</file>